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BDC" w:rsidRDefault="00E74BDC" w:rsidP="00E74BDC">
      <w:pPr>
        <w:pStyle w:val="a3"/>
        <w:spacing w:before="0" w:beforeAutospacing="0" w:after="240" w:afterAutospacing="0" w:line="276" w:lineRule="auto"/>
      </w:pPr>
      <w:r>
        <w:t>Приложение № 1</w:t>
      </w:r>
    </w:p>
    <w:p w:rsidR="00E74BDC" w:rsidRDefault="00E74BDC" w:rsidP="00E74BDC">
      <w:pPr>
        <w:pStyle w:val="a3"/>
        <w:spacing w:before="0" w:beforeAutospacing="0" w:after="240" w:afterAutospacing="0" w:line="276" w:lineRule="auto"/>
      </w:pPr>
      <w:r>
        <w:rPr>
          <w:noProof/>
        </w:rPr>
        <w:drawing>
          <wp:inline distT="0" distB="0" distL="0" distR="0">
            <wp:extent cx="2066925" cy="1447800"/>
            <wp:effectExtent l="0" t="0" r="9525" b="0"/>
            <wp:docPr id="1" name="Рисунок 1" descr="672e937082b58809cfb0e4838b52e3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72e937082b58809cfb0e4838b52e3c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BDC" w:rsidRDefault="00E74BDC" w:rsidP="00E74BDC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556BB7">
        <w:rPr>
          <w:rFonts w:ascii="Times New Roman" w:hAnsi="Times New Roman"/>
          <w:sz w:val="24"/>
          <w:szCs w:val="24"/>
        </w:rPr>
        <w:t>Приложение № 2</w:t>
      </w:r>
      <w:r w:rsidRPr="00556BB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E74BDC" w:rsidRDefault="00E74BDC" w:rsidP="00E74BDC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E74BDC" w:rsidRPr="00556BB7" w:rsidRDefault="00E74BDC" w:rsidP="00E74BD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556BB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556BB7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ЭКСП…ДИЦ…Я</w:t>
      </w:r>
      <w:r w:rsidRPr="00556BB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gramStart"/>
      <w:r w:rsidRPr="00556BB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-и</w:t>
      </w:r>
      <w:proofErr w:type="gramEnd"/>
      <w:r w:rsidRPr="00556BB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, ж. </w:t>
      </w:r>
    </w:p>
    <w:p w:rsidR="00E74BDC" w:rsidRPr="00556BB7" w:rsidRDefault="00E74BDC" w:rsidP="00E74BD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56BB7">
        <w:rPr>
          <w:rFonts w:ascii="Times New Roman" w:hAnsi="Times New Roman"/>
          <w:sz w:val="24"/>
          <w:szCs w:val="24"/>
          <w:shd w:val="clear" w:color="auto" w:fill="FFFFFF"/>
        </w:rPr>
        <w:t xml:space="preserve">1. см. экспедировать. </w:t>
      </w:r>
    </w:p>
    <w:p w:rsidR="00E74BDC" w:rsidRPr="00556BB7" w:rsidRDefault="00E74BDC" w:rsidP="00E74BD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56BB7">
        <w:rPr>
          <w:rFonts w:ascii="Times New Roman" w:hAnsi="Times New Roman"/>
          <w:sz w:val="24"/>
          <w:szCs w:val="24"/>
          <w:shd w:val="clear" w:color="auto" w:fill="FFFFFF"/>
        </w:rPr>
        <w:t xml:space="preserve">2. Учреждение или отдел учреждения, ведающие отправкой, пересылкой чего-н. </w:t>
      </w:r>
      <w:proofErr w:type="gramStart"/>
      <w:r w:rsidRPr="00556BB7">
        <w:rPr>
          <w:rFonts w:ascii="Times New Roman" w:hAnsi="Times New Roman"/>
          <w:i/>
          <w:sz w:val="24"/>
          <w:szCs w:val="24"/>
          <w:shd w:val="clear" w:color="auto" w:fill="FFFFFF"/>
        </w:rPr>
        <w:t>Газетная</w:t>
      </w:r>
      <w:proofErr w:type="gramEnd"/>
      <w:r w:rsidRPr="00556BB7">
        <w:rPr>
          <w:rFonts w:ascii="Times New Roman" w:hAnsi="Times New Roman"/>
          <w:i/>
          <w:sz w:val="24"/>
          <w:szCs w:val="24"/>
          <w:shd w:val="clear" w:color="auto" w:fill="FFFFFF"/>
        </w:rPr>
        <w:t>, э. почтамта.</w:t>
      </w:r>
      <w:r w:rsidRPr="00556BB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E74BDC" w:rsidRPr="00556BB7" w:rsidRDefault="00E74BDC" w:rsidP="00E74BD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556BB7">
        <w:rPr>
          <w:rFonts w:ascii="Times New Roman" w:hAnsi="Times New Roman"/>
          <w:sz w:val="24"/>
          <w:szCs w:val="24"/>
          <w:shd w:val="clear" w:color="auto" w:fill="FFFFFF"/>
        </w:rPr>
        <w:t xml:space="preserve">3. Поездка группы лиц, отряда с каким-л. специальным заданием. </w:t>
      </w:r>
      <w:r w:rsidRPr="00556BB7">
        <w:rPr>
          <w:rFonts w:ascii="Times New Roman" w:hAnsi="Times New Roman"/>
          <w:i/>
          <w:sz w:val="24"/>
          <w:szCs w:val="24"/>
          <w:shd w:val="clear" w:color="auto" w:fill="FFFFFF"/>
        </w:rPr>
        <w:t>Научная э.; спасательная э.</w:t>
      </w:r>
    </w:p>
    <w:p w:rsidR="00E74BDC" w:rsidRPr="00556BB7" w:rsidRDefault="00E74BDC" w:rsidP="00E74BD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556BB7">
        <w:rPr>
          <w:rFonts w:ascii="Times New Roman" w:hAnsi="Times New Roman"/>
          <w:sz w:val="24"/>
          <w:szCs w:val="24"/>
          <w:shd w:val="clear" w:color="auto" w:fill="FFFFFF"/>
        </w:rPr>
        <w:t xml:space="preserve">4. Группа участников такой поездки. </w:t>
      </w:r>
      <w:r w:rsidRPr="00556BB7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Член экспедиции. </w:t>
      </w:r>
    </w:p>
    <w:p w:rsidR="00E74BDC" w:rsidRPr="00556BB7" w:rsidRDefault="00E74BDC" w:rsidP="00E74BD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56BB7">
        <w:rPr>
          <w:rFonts w:ascii="Times New Roman" w:hAnsi="Times New Roman"/>
          <w:sz w:val="24"/>
          <w:szCs w:val="24"/>
          <w:shd w:val="clear" w:color="auto" w:fill="FFFFFF"/>
        </w:rPr>
        <w:t>5. В царской России: название некоторых государственных учреждений или их отделов.</w:t>
      </w:r>
    </w:p>
    <w:p w:rsidR="00E74BDC" w:rsidRPr="00556BB7" w:rsidRDefault="00E74BDC" w:rsidP="00E74BDC">
      <w:pPr>
        <w:spacing w:after="0" w:line="240" w:lineRule="auto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 w:rsidRPr="00556BB7">
        <w:rPr>
          <w:rFonts w:ascii="Times New Roman" w:hAnsi="Times New Roman"/>
          <w:sz w:val="24"/>
          <w:szCs w:val="24"/>
          <w:shd w:val="clear" w:color="auto" w:fill="FFFFFF"/>
        </w:rPr>
        <w:t>(С.И. Ожегов «Толковый словарь русского языка»)</w:t>
      </w:r>
    </w:p>
    <w:p w:rsidR="00E74BDC" w:rsidRPr="00556BB7" w:rsidRDefault="00E74BDC" w:rsidP="00E74BDC">
      <w:pPr>
        <w:spacing w:after="0" w:line="240" w:lineRule="auto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74BDC" w:rsidRPr="00556BB7" w:rsidRDefault="00E74BDC" w:rsidP="00E74BD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56BB7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Экспедиция</w:t>
      </w:r>
      <w:proofErr w:type="gramStart"/>
      <w:r w:rsidRPr="00556BB7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gramEnd"/>
      <w:r w:rsidRPr="00556BB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556BB7">
        <w:rPr>
          <w:rFonts w:ascii="Times New Roman" w:hAnsi="Times New Roman"/>
          <w:sz w:val="24"/>
          <w:szCs w:val="24"/>
          <w:shd w:val="clear" w:color="auto" w:fill="FFFFFF"/>
        </w:rPr>
        <w:t>ж</w:t>
      </w:r>
      <w:proofErr w:type="gramEnd"/>
      <w:r w:rsidRPr="00556BB7">
        <w:rPr>
          <w:rFonts w:ascii="Times New Roman" w:hAnsi="Times New Roman"/>
          <w:sz w:val="24"/>
          <w:szCs w:val="24"/>
          <w:shd w:val="clear" w:color="auto" w:fill="FFFFFF"/>
        </w:rPr>
        <w:t>. лат. посылка, отправка кого вдаль, и самая поездка, для ученых и других исследований; | отделенье какого-либо управленья. Почтамт делится на </w:t>
      </w:r>
      <w:r w:rsidRPr="00556BB7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экспедиции</w:t>
      </w:r>
      <w:r w:rsidRPr="00556BB7">
        <w:rPr>
          <w:rFonts w:ascii="Times New Roman" w:hAnsi="Times New Roman"/>
          <w:sz w:val="24"/>
          <w:szCs w:val="24"/>
          <w:shd w:val="clear" w:color="auto" w:fill="FFFFFF"/>
        </w:rPr>
        <w:t xml:space="preserve">: приема писем, денежных вкладов, посылок, раздачи писем и пр. </w:t>
      </w:r>
      <w:proofErr w:type="gramStart"/>
      <w:r w:rsidRPr="00556BB7">
        <w:rPr>
          <w:rFonts w:ascii="Times New Roman" w:hAnsi="Times New Roman"/>
          <w:sz w:val="24"/>
          <w:szCs w:val="24"/>
          <w:shd w:val="clear" w:color="auto" w:fill="FFFFFF"/>
        </w:rPr>
        <w:t>-</w:t>
      </w:r>
      <w:proofErr w:type="spellStart"/>
      <w:r w:rsidRPr="00556BB7">
        <w:rPr>
          <w:rFonts w:ascii="Times New Roman" w:hAnsi="Times New Roman"/>
          <w:sz w:val="24"/>
          <w:szCs w:val="24"/>
          <w:shd w:val="clear" w:color="auto" w:fill="FFFFFF"/>
        </w:rPr>
        <w:t>ц</w:t>
      </w:r>
      <w:proofErr w:type="gramEnd"/>
      <w:r w:rsidRPr="00556BB7">
        <w:rPr>
          <w:rFonts w:ascii="Times New Roman" w:hAnsi="Times New Roman"/>
          <w:sz w:val="24"/>
          <w:szCs w:val="24"/>
          <w:shd w:val="clear" w:color="auto" w:fill="FFFFFF"/>
        </w:rPr>
        <w:t>ионный</w:t>
      </w:r>
      <w:proofErr w:type="spellEnd"/>
      <w:r w:rsidRPr="00556BB7">
        <w:rPr>
          <w:rFonts w:ascii="Times New Roman" w:hAnsi="Times New Roman"/>
          <w:sz w:val="24"/>
          <w:szCs w:val="24"/>
          <w:shd w:val="clear" w:color="auto" w:fill="FFFFFF"/>
        </w:rPr>
        <w:t xml:space="preserve">, к ней </w:t>
      </w:r>
      <w:proofErr w:type="spellStart"/>
      <w:r w:rsidRPr="00556BB7">
        <w:rPr>
          <w:rFonts w:ascii="Times New Roman" w:hAnsi="Times New Roman"/>
          <w:sz w:val="24"/>
          <w:szCs w:val="24"/>
          <w:shd w:val="clear" w:color="auto" w:fill="FFFFFF"/>
        </w:rPr>
        <w:t>относящ</w:t>
      </w:r>
      <w:proofErr w:type="spellEnd"/>
      <w:r w:rsidRPr="00556BB7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E74BDC" w:rsidRPr="00556BB7" w:rsidRDefault="00E74BDC" w:rsidP="00E74BDC">
      <w:pPr>
        <w:spacing w:after="0" w:line="240" w:lineRule="auto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74BDC" w:rsidRPr="00556BB7" w:rsidRDefault="00E74BDC" w:rsidP="00E74BDC">
      <w:pPr>
        <w:spacing w:after="0" w:line="240" w:lineRule="auto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 w:rsidRPr="00556BB7">
        <w:rPr>
          <w:rFonts w:ascii="Times New Roman" w:hAnsi="Times New Roman"/>
          <w:sz w:val="24"/>
          <w:szCs w:val="24"/>
          <w:shd w:val="clear" w:color="auto" w:fill="FFFFFF"/>
        </w:rPr>
        <w:t>(В.И. Даль «Толковый словарь живого великорусского языка»)</w:t>
      </w:r>
    </w:p>
    <w:p w:rsidR="00E74BDC" w:rsidRPr="00556BB7" w:rsidRDefault="00E74BDC" w:rsidP="00E74BDC">
      <w:pPr>
        <w:spacing w:after="0" w:line="240" w:lineRule="auto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74BDC" w:rsidRPr="00556BB7" w:rsidRDefault="00E74BDC" w:rsidP="00E74BD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56BB7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Экспедиция</w:t>
      </w:r>
      <w:proofErr w:type="gramStart"/>
      <w:r w:rsidRPr="00556BB7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gramEnd"/>
      <w:r w:rsidRPr="00556BB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556BB7">
        <w:rPr>
          <w:rFonts w:ascii="Times New Roman" w:hAnsi="Times New Roman"/>
          <w:sz w:val="24"/>
          <w:szCs w:val="24"/>
          <w:shd w:val="clear" w:color="auto" w:fill="FFFFFF"/>
        </w:rPr>
        <w:t>ж</w:t>
      </w:r>
      <w:proofErr w:type="gramEnd"/>
      <w:r w:rsidRPr="00556BB7">
        <w:rPr>
          <w:rFonts w:ascii="Times New Roman" w:hAnsi="Times New Roman"/>
          <w:sz w:val="24"/>
          <w:szCs w:val="24"/>
          <w:shd w:val="clear" w:color="auto" w:fill="FFFFFF"/>
        </w:rPr>
        <w:t>. 1. Отправка, рассылка и приём чего-либо; экспедирование</w:t>
      </w:r>
      <w:proofErr w:type="gramStart"/>
      <w:r w:rsidRPr="00556BB7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gramEnd"/>
      <w:r w:rsidRPr="00556BB7">
        <w:rPr>
          <w:rFonts w:ascii="Times New Roman" w:hAnsi="Times New Roman"/>
          <w:sz w:val="24"/>
          <w:szCs w:val="24"/>
          <w:shd w:val="clear" w:color="auto" w:fill="FFFFFF"/>
        </w:rPr>
        <w:t xml:space="preserve"> || </w:t>
      </w:r>
      <w:proofErr w:type="gramStart"/>
      <w:r w:rsidRPr="00556BB7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556BB7">
        <w:rPr>
          <w:rFonts w:ascii="Times New Roman" w:hAnsi="Times New Roman"/>
          <w:sz w:val="24"/>
          <w:szCs w:val="24"/>
          <w:shd w:val="clear" w:color="auto" w:fill="FFFFFF"/>
        </w:rPr>
        <w:t xml:space="preserve">азг. То, что подлежит экспедированию. 2. </w:t>
      </w:r>
      <w:proofErr w:type="gramStart"/>
      <w:r w:rsidRPr="00556BB7">
        <w:rPr>
          <w:rFonts w:ascii="Times New Roman" w:hAnsi="Times New Roman"/>
          <w:sz w:val="24"/>
          <w:szCs w:val="24"/>
          <w:shd w:val="clear" w:color="auto" w:fill="FFFFFF"/>
        </w:rPr>
        <w:t>Отдел учреждения, организации, предприятия и т.п., ведающий отправкой, рассылкой и приёмом чего-либо (корреспонденции, грузов, товаров и т.п.).</w:t>
      </w:r>
      <w:proofErr w:type="gramEnd"/>
      <w:r w:rsidRPr="00556BB7">
        <w:rPr>
          <w:rFonts w:ascii="Times New Roman" w:hAnsi="Times New Roman"/>
          <w:sz w:val="24"/>
          <w:szCs w:val="24"/>
          <w:shd w:val="clear" w:color="auto" w:fill="FFFFFF"/>
        </w:rPr>
        <w:t xml:space="preserve"> || Помещение, где располагается такой отдел. II ж. 1. Поездка, поход — обычно в отдаленную местность — организованной группы лиц, предпринимаемая с каким-либо специальным заданием. || Группа участников такой поездки или такого похода. 2. Военная операция, проводимая в отдаленном регионе. || Вооруженные силы, предназначенные для такой операции.</w:t>
      </w:r>
    </w:p>
    <w:p w:rsidR="00E74BDC" w:rsidRPr="00556BB7" w:rsidRDefault="00E74BDC" w:rsidP="00E74BDC">
      <w:pPr>
        <w:spacing w:after="0" w:line="240" w:lineRule="auto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 w:rsidRPr="00556BB7">
        <w:rPr>
          <w:rFonts w:ascii="Times New Roman" w:hAnsi="Times New Roman"/>
          <w:sz w:val="24"/>
          <w:szCs w:val="24"/>
          <w:shd w:val="clear" w:color="auto" w:fill="FFFFFF"/>
        </w:rPr>
        <w:t xml:space="preserve"> (Толковый словарь Ефремовой)</w:t>
      </w:r>
    </w:p>
    <w:p w:rsidR="00E74BDC" w:rsidRPr="00556BB7" w:rsidRDefault="00E74BDC" w:rsidP="00E74BDC">
      <w:pPr>
        <w:jc w:val="both"/>
        <w:textAlignment w:val="top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6BB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Экспедиция</w:t>
      </w:r>
      <w:proofErr w:type="gramStart"/>
      <w:r w:rsidRPr="00556BB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,</w:t>
      </w:r>
      <w:r w:rsidRPr="00556B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proofErr w:type="gramEnd"/>
      <w:r w:rsidRPr="00556B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и, </w:t>
      </w:r>
      <w:hyperlink r:id="rId6" w:history="1">
        <w:r w:rsidRPr="00556BB7">
          <w:rPr>
            <w:rFonts w:ascii="Times New Roman" w:eastAsia="Times New Roman" w:hAnsi="Times New Roman"/>
            <w:color w:val="007FA5"/>
            <w:sz w:val="24"/>
            <w:szCs w:val="24"/>
            <w:u w:val="single"/>
            <w:lang w:eastAsia="ru-RU"/>
          </w:rPr>
          <w:t>ж</w:t>
        </w:r>
      </w:hyperlink>
      <w:r w:rsidRPr="00556B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74BDC" w:rsidRPr="00556BB7" w:rsidRDefault="00E74BDC" w:rsidP="00E74BDC">
      <w:pPr>
        <w:spacing w:after="150" w:line="285" w:lineRule="atLeast"/>
        <w:jc w:val="both"/>
        <w:textAlignment w:val="top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56BB7">
        <w:rPr>
          <w:rFonts w:ascii="Times New Roman" w:eastAsia="Times New Roman" w:hAnsi="Times New Roman"/>
          <w:sz w:val="24"/>
          <w:szCs w:val="24"/>
          <w:lang w:eastAsia="ru-RU"/>
        </w:rPr>
        <w:t> 1. </w:t>
      </w:r>
      <w:hyperlink r:id="rId7" w:history="1">
        <w:r w:rsidRPr="00556BB7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Отдел</w:t>
        </w:r>
      </w:hyperlink>
      <w:r w:rsidRPr="00556BB7">
        <w:rPr>
          <w:rFonts w:ascii="Times New Roman" w:eastAsia="Times New Roman" w:hAnsi="Times New Roman"/>
          <w:sz w:val="24"/>
          <w:szCs w:val="24"/>
          <w:lang w:eastAsia="ru-RU"/>
        </w:rPr>
        <w:t xml:space="preserve"> учреждения, предприятия, производящий отправку, рассылку чего-н </w:t>
      </w:r>
      <w:proofErr w:type="gramStart"/>
      <w:r w:rsidRPr="00556BB7">
        <w:rPr>
          <w:rFonts w:ascii="Times New Roman" w:eastAsia="Times New Roman" w:hAnsi="Times New Roman"/>
          <w:i/>
          <w:sz w:val="24"/>
          <w:szCs w:val="24"/>
          <w:lang w:eastAsia="ru-RU"/>
        </w:rPr>
        <w:t>Газетная</w:t>
      </w:r>
      <w:proofErr w:type="gramEnd"/>
      <w:r w:rsidRPr="00556BB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э</w:t>
      </w:r>
    </w:p>
    <w:p w:rsidR="00E74BDC" w:rsidRPr="00556BB7" w:rsidRDefault="00E74BDC" w:rsidP="00E74BDC">
      <w:pPr>
        <w:spacing w:after="150" w:line="285" w:lineRule="atLeast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BB7">
        <w:rPr>
          <w:rFonts w:ascii="Times New Roman" w:eastAsia="Times New Roman" w:hAnsi="Times New Roman"/>
          <w:sz w:val="24"/>
          <w:szCs w:val="24"/>
          <w:lang w:eastAsia="ru-RU"/>
        </w:rPr>
        <w:t> 2. </w:t>
      </w:r>
      <w:hyperlink r:id="rId8" w:history="1">
        <w:r w:rsidRPr="00556BB7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Поездка</w:t>
        </w:r>
      </w:hyperlink>
      <w:r w:rsidRPr="00556BB7">
        <w:rPr>
          <w:rFonts w:ascii="Times New Roman" w:eastAsia="Times New Roman" w:hAnsi="Times New Roman"/>
          <w:sz w:val="24"/>
          <w:szCs w:val="24"/>
          <w:lang w:eastAsia="ru-RU"/>
        </w:rPr>
        <w:t xml:space="preserve"> группы лиц, отряда с каким-н специальным (исследовательским, военным и т </w:t>
      </w:r>
      <w:proofErr w:type="gramStart"/>
      <w:r w:rsidRPr="00556BB7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556BB7">
        <w:rPr>
          <w:rFonts w:ascii="Times New Roman" w:eastAsia="Times New Roman" w:hAnsi="Times New Roman"/>
          <w:sz w:val="24"/>
          <w:szCs w:val="24"/>
          <w:lang w:eastAsia="ru-RU"/>
        </w:rPr>
        <w:t xml:space="preserve"> ) заданием, </w:t>
      </w:r>
      <w:hyperlink r:id="rId9" w:history="1">
        <w:r w:rsidRPr="00556BB7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группа</w:t>
        </w:r>
      </w:hyperlink>
      <w:r w:rsidRPr="00556BB7">
        <w:rPr>
          <w:rFonts w:ascii="Times New Roman" w:eastAsia="Times New Roman" w:hAnsi="Times New Roman"/>
          <w:sz w:val="24"/>
          <w:szCs w:val="24"/>
          <w:lang w:eastAsia="ru-RU"/>
        </w:rPr>
        <w:t xml:space="preserve"> лиц, участвующих в такой поездке </w:t>
      </w:r>
      <w:r w:rsidRPr="00556BB7">
        <w:rPr>
          <w:rFonts w:ascii="Times New Roman" w:eastAsia="Times New Roman" w:hAnsi="Times New Roman"/>
          <w:i/>
          <w:sz w:val="24"/>
          <w:szCs w:val="24"/>
          <w:lang w:eastAsia="ru-RU"/>
        </w:rPr>
        <w:t>Археологическая э Спасательная э</w:t>
      </w:r>
      <w:r w:rsidRPr="00556BB7">
        <w:rPr>
          <w:rFonts w:ascii="Times New Roman" w:eastAsia="Times New Roman" w:hAnsi="Times New Roman"/>
          <w:sz w:val="24"/>
          <w:szCs w:val="24"/>
          <w:lang w:eastAsia="ru-RU"/>
        </w:rPr>
        <w:t xml:space="preserve"> Войти в </w:t>
      </w:r>
      <w:hyperlink r:id="rId10" w:history="1">
        <w:r w:rsidRPr="00556BB7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состав</w:t>
        </w:r>
      </w:hyperlink>
      <w:r w:rsidRPr="00556BB7">
        <w:rPr>
          <w:rFonts w:ascii="Times New Roman" w:eastAsia="Times New Roman" w:hAnsi="Times New Roman"/>
          <w:sz w:val="24"/>
          <w:szCs w:val="24"/>
          <w:lang w:eastAsia="ru-RU"/>
        </w:rPr>
        <w:t> экспедиции | </w:t>
      </w:r>
      <w:hyperlink r:id="rId11" w:history="1">
        <w:r w:rsidRPr="00556BB7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прил</w:t>
        </w:r>
      </w:hyperlink>
      <w:r w:rsidRPr="00556BB7">
        <w:rPr>
          <w:rFonts w:ascii="Times New Roman" w:eastAsia="Times New Roman" w:hAnsi="Times New Roman"/>
          <w:sz w:val="24"/>
          <w:szCs w:val="24"/>
          <w:lang w:eastAsia="ru-RU"/>
        </w:rPr>
        <w:t>. экспедиционный.</w:t>
      </w:r>
    </w:p>
    <w:p w:rsidR="00E74BDC" w:rsidRPr="00556BB7" w:rsidRDefault="00E74BDC" w:rsidP="00E74BDC">
      <w:pPr>
        <w:ind w:left="-150" w:right="-3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556BB7">
        <w:rPr>
          <w:rFonts w:ascii="Times New Roman" w:eastAsia="Times New Roman" w:hAnsi="Times New Roman"/>
          <w:sz w:val="24"/>
          <w:szCs w:val="24"/>
          <w:lang w:eastAsia="ru-RU"/>
        </w:rPr>
        <w:fldChar w:fldCharType="begin"/>
      </w:r>
      <w:r w:rsidRPr="00556BB7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HYPERLINK "http://www.xn--80aacc4bir7b.xn--p1ai/%D1%81%D0%BB%D0%BE%D0%B2%D0%B0%D1%80%D0%B8/%D1%80%D1%83%D1%81%D1%81%D0%BA%D0%B8%D0%B9-%D1%82%D0%BE%D0%BB%D0%BA%D0%BE%D0%B2%D1%8B%D0%B9-%D1%81%D0%BB%D0%BE%D0%B2%D0%B0%D1%80%D1%8C-%D0%BB%D0%BE%D0%BF%D0%B0%D1%82%D0%B8%D0%BD%D0%B0" \t "_blank" </w:instrText>
      </w:r>
      <w:r w:rsidRPr="00556BB7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</w:p>
    <w:p w:rsidR="00E74BDC" w:rsidRPr="00556BB7" w:rsidRDefault="00E74BDC" w:rsidP="00E74BDC">
      <w:pPr>
        <w:tabs>
          <w:tab w:val="left" w:pos="1843"/>
          <w:tab w:val="right" w:pos="15473"/>
        </w:tabs>
        <w:spacing w:after="0" w:line="360" w:lineRule="atLeast"/>
        <w:ind w:left="-150" w:right="120"/>
        <w:jc w:val="right"/>
        <w:outlineLvl w:val="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56BB7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ab/>
        <w:t>(Русский толковый словарь </w:t>
      </w:r>
      <w:proofErr w:type="spellStart"/>
      <w:r w:rsidRPr="00556BB7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В.В.Лопатина</w:t>
      </w:r>
      <w:proofErr w:type="spellEnd"/>
      <w:r w:rsidRPr="00556BB7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)</w:t>
      </w:r>
    </w:p>
    <w:p w:rsidR="00E74BDC" w:rsidRDefault="00E74BDC" w:rsidP="00E74BDC">
      <w:pPr>
        <w:pStyle w:val="a3"/>
        <w:spacing w:before="0" w:beforeAutospacing="0" w:after="240" w:afterAutospacing="0" w:line="276" w:lineRule="auto"/>
      </w:pPr>
      <w:r w:rsidRPr="00556BB7">
        <w:fldChar w:fldCharType="end"/>
      </w:r>
      <w:r>
        <w:t>Приложение № 3</w:t>
      </w:r>
    </w:p>
    <w:p w:rsidR="00E74BDC" w:rsidRPr="00D6124B" w:rsidRDefault="00E74BDC" w:rsidP="00E74BDC">
      <w:pPr>
        <w:pStyle w:val="a3"/>
        <w:spacing w:before="0" w:beforeAutospacing="0" w:after="240" w:afterAutospacing="0" w:line="276" w:lineRule="auto"/>
        <w:rPr>
          <w:sz w:val="200"/>
          <w:szCs w:val="200"/>
        </w:rPr>
      </w:pPr>
      <w:r w:rsidRPr="00D6124B">
        <w:rPr>
          <w:sz w:val="200"/>
          <w:szCs w:val="200"/>
        </w:rPr>
        <w:lastRenderedPageBreak/>
        <w:t xml:space="preserve">А </w:t>
      </w:r>
      <w:r>
        <w:rPr>
          <w:sz w:val="200"/>
          <w:szCs w:val="200"/>
        </w:rPr>
        <w:t xml:space="preserve">    </w:t>
      </w:r>
      <w:r w:rsidRPr="00D6124B">
        <w:rPr>
          <w:sz w:val="200"/>
          <w:szCs w:val="200"/>
        </w:rPr>
        <w:t xml:space="preserve"> О</w:t>
      </w:r>
    </w:p>
    <w:p w:rsidR="00BA18FF" w:rsidRDefault="00BA18FF">
      <w:bookmarkStart w:id="0" w:name="_GoBack"/>
      <w:bookmarkEnd w:id="0"/>
    </w:p>
    <w:sectPr w:rsidR="00BA18FF" w:rsidSect="00974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80"/>
    <w:rsid w:val="001D3EB0"/>
    <w:rsid w:val="00225380"/>
    <w:rsid w:val="00BA18FF"/>
    <w:rsid w:val="00E7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E6B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B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4B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74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4BD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B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4B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74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4BD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n--80aacc4bir7b.xn--p1ai/%D1%81%D0%BB%D0%BE%D0%B2%D0%B0%D1%80%D0%B8/%D1%80%D1%83%D1%81%D1%81%D0%BA%D0%B8%D0%B9-%D1%82%D0%BE%D0%BB%D0%BA%D0%BE%D0%B2%D1%8B%D0%B9-%D1%81%D0%BB%D0%BE%D0%B2%D0%B0%D1%80%D1%8C-%D0%BB%D0%BE%D0%BF%D0%B0%D1%82%D0%B8%D0%BD%D0%B0/%D0%BF%D0%BE%D0%B5%D0%B7%D0%B4%D0%BA%D0%B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xn--80aacc4bir7b.xn--p1ai/%D1%81%D0%BB%D0%BE%D0%B2%D0%B0%D1%80%D0%B8/%D1%80%D1%83%D1%81%D1%81%D0%BA%D0%B8%D0%B9-%D1%82%D0%BE%D0%BB%D0%BA%D0%BE%D0%B2%D1%8B%D0%B9-%D1%81%D0%BB%D0%BE%D0%B2%D0%B0%D1%80%D1%8C-%D0%BB%D0%BE%D0%BF%D0%B0%D1%82%D0%B8%D0%BD%D0%B0/%D0%BE%D1%82%D0%B4%D0%B5%D0%BB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xn--80aacc4bir7b.xn--p1ai/%D1%81%D0%BB%D0%BE%D0%B2%D0%B0%D1%80%D0%B8/%D1%80%D1%83%D1%81%D1%81%D0%BA%D0%B8%D0%B9-%D1%82%D0%BE%D0%BB%D0%BA%D0%BE%D0%B2%D1%8B%D0%B9-%D1%81%D0%BB%D0%BE%D0%B2%D0%B0%D1%80%D1%8C-%D0%BB%D0%BE%D0%BF%D0%B0%D1%82%D0%B8%D0%BD%D0%B0/%D0%B6" TargetMode="External"/><Relationship Id="rId11" Type="http://schemas.openxmlformats.org/officeDocument/2006/relationships/hyperlink" Target="http://www.xn--80aacc4bir7b.xn--p1ai/%D1%81%D0%BB%D0%BE%D0%B2%D0%B0%D1%80%D0%B8/%D1%80%D1%83%D1%81%D1%81%D0%BA%D0%B8%D0%B9-%D1%82%D0%BE%D0%BB%D0%BA%D0%BE%D0%B2%D1%8B%D0%B9-%D1%81%D0%BB%D0%BE%D0%B2%D0%B0%D1%80%D1%8C-%D0%BB%D0%BE%D0%BF%D0%B0%D1%82%D0%B8%D0%BD%D0%B0/%D0%BF%D1%80%D0%B8%D0%BB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xn--80aacc4bir7b.xn--p1ai/%D1%81%D0%BB%D0%BE%D0%B2%D0%B0%D1%80%D0%B8/%D1%80%D1%83%D1%81%D1%81%D0%BA%D0%B8%D0%B9-%D1%82%D0%BE%D0%BB%D0%BA%D0%BE%D0%B2%D1%8B%D0%B9-%D1%81%D0%BB%D0%BE%D0%B2%D0%B0%D1%80%D1%8C-%D0%BB%D0%BE%D0%BF%D0%B0%D1%82%D0%B8%D0%BD%D0%B0/%D1%81%D0%BE%D1%81%D1%82%D0%B0%D0%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xn--80aacc4bir7b.xn--p1ai/%D1%81%D0%BB%D0%BE%D0%B2%D0%B0%D1%80%D0%B8/%D1%80%D1%83%D1%81%D1%81%D0%BA%D0%B8%D0%B9-%D1%82%D0%BE%D0%BB%D0%BA%D0%BE%D0%B2%D1%8B%D0%B9-%D1%81%D0%BB%D0%BE%D0%B2%D0%B0%D1%80%D1%8C-%D0%BB%D0%BE%D0%BF%D0%B0%D1%82%D0%B8%D0%BD%D0%B0/%D0%B3%D1%80%D1%83%D0%BF%D0%BF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3351</Characters>
  <Application>Microsoft Office Word</Application>
  <DocSecurity>0</DocSecurity>
  <Lines>27</Lines>
  <Paragraphs>7</Paragraphs>
  <ScaleCrop>false</ScaleCrop>
  <Company>diakov.net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2022-11-02T05:57:00Z</dcterms:created>
  <dcterms:modified xsi:type="dcterms:W3CDTF">2022-11-02T05:57:00Z</dcterms:modified>
</cp:coreProperties>
</file>